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ins w:id="0" w:author="Nicolae Petcov" w:date="2017-05-26T17:41:00Z">
              <w:r w:rsidR="003354CB">
                <w:rPr>
                  <w:rFonts w:ascii="Times New Roman" w:hAnsi="Times New Roman" w:cs="Times New Roman"/>
                  <w:b/>
                  <w:bCs/>
                  <w:lang w:val="en-GB"/>
                </w:rPr>
                <w:t>Catering</w:t>
              </w:r>
            </w:ins>
            <w:del w:id="1" w:author="Nicolae Petcov" w:date="2017-05-26T17:41:00Z">
              <w:r w:rsidRPr="001A3932" w:rsidDel="003354CB">
                <w:rPr>
                  <w:rFonts w:ascii="Times New Roman" w:hAnsi="Times New Roman" w:cs="Times New Roman"/>
                  <w:highlight w:val="yellow"/>
                  <w:lang w:val="en-GB"/>
                </w:rPr>
                <w:delText>xxxx</w:delText>
              </w:r>
            </w:del>
            <w:del w:id="2" w:author="Nicolae Petcov" w:date="2017-05-26T17:40:00Z">
              <w:r w:rsidRPr="001A3932" w:rsidDel="003354CB">
                <w:rPr>
                  <w:rFonts w:ascii="Times New Roman" w:hAnsi="Times New Roman" w:cs="Times New Roman"/>
                  <w:highlight w:val="yellow"/>
                  <w:lang w:val="en-GB"/>
                </w:rPr>
                <w:delText>xxxx</w:delText>
              </w:r>
            </w:del>
          </w:p>
          <w:p w:rsidR="000729E7" w:rsidRPr="001A3932" w:rsidRDefault="000729E7" w:rsidP="003354CB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  <w:pPrChange w:id="3" w:author="Nicolae Petcov" w:date="2017-05-26T17:41:00Z">
                <w:pPr>
                  <w:spacing w:after="0"/>
                  <w:jc w:val="both"/>
                </w:pPr>
              </w:pPrChange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ins w:id="4" w:author="Nicolae Petcov" w:date="2017-05-26T17:41:00Z">
              <w:r w:rsidR="003354CB">
                <w:rPr>
                  <w:rFonts w:ascii="Times New Roman" w:hAnsi="Times New Roman"/>
                  <w:lang w:val="en-GB"/>
                </w:rPr>
                <w:t xml:space="preserve">18 </w:t>
              </w:r>
              <w:r w:rsidR="003354CB">
                <w:rPr>
                  <w:lang w:val="en-GB"/>
                </w:rPr>
                <w:t>Joint project for conservation and sustainable use of plant genetic resources from border areas as consequences of climate change</w:t>
              </w:r>
            </w:ins>
            <w:bookmarkStart w:id="5" w:name="_GoBack"/>
            <w:bookmarkEnd w:id="5"/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del w:id="6" w:author="Nicolae Petcov" w:date="2017-05-26T17:41:00Z">
              <w:r w:rsidRPr="001A3932" w:rsidDel="003354CB">
                <w:rPr>
                  <w:rFonts w:ascii="Times New Roman" w:hAnsi="Times New Roman" w:cs="Times New Roman"/>
                  <w:highlight w:val="yellow"/>
                  <w:lang w:val="en-GB"/>
                </w:rPr>
                <w:delText>xxxxxxxx</w:delText>
              </w:r>
            </w:del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B2F" w:rsidRDefault="00BE3B2F" w:rsidP="00537BE2">
      <w:pPr>
        <w:spacing w:after="0" w:line="240" w:lineRule="auto"/>
      </w:pPr>
      <w:r>
        <w:separator/>
      </w:r>
    </w:p>
  </w:endnote>
  <w:endnote w:type="continuationSeparator" w:id="0">
    <w:p w:rsidR="00BE3B2F" w:rsidRDefault="00BE3B2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3354CB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3354CB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B2F" w:rsidRDefault="00BE3B2F" w:rsidP="00537BE2">
      <w:pPr>
        <w:spacing w:after="0" w:line="240" w:lineRule="auto"/>
      </w:pPr>
      <w:r>
        <w:separator/>
      </w:r>
    </w:p>
  </w:footnote>
  <w:footnote w:type="continuationSeparator" w:id="0">
    <w:p w:rsidR="00BE3B2F" w:rsidRDefault="00BE3B2F" w:rsidP="00537B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ae Petcov">
    <w15:presenceInfo w15:providerId="AD" w15:userId="S-1-5-21-975927693-3651310350-868742775-52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revisionView w:markup="0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54CB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BE3B2F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7493B2A-05D5-483D-AFEE-703084183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</Words>
  <Characters>408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Nicolae Petcov</cp:lastModifiedBy>
  <cp:revision>17</cp:revision>
  <dcterms:created xsi:type="dcterms:W3CDTF">2015-08-20T09:50:00Z</dcterms:created>
  <dcterms:modified xsi:type="dcterms:W3CDTF">2017-05-26T14:41:00Z</dcterms:modified>
</cp:coreProperties>
</file>